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786E" w:rsidRPr="006B786E" w:rsidRDefault="006B786E" w:rsidP="006B786E">
      <w:pPr>
        <w:spacing w:after="0"/>
        <w:jc w:val="right"/>
        <w:rPr>
          <w:rFonts w:ascii="Arial" w:eastAsia="Times New Roman" w:hAnsi="Arial" w:cs="Arial"/>
          <w:color w:val="000000"/>
          <w:sz w:val="20"/>
          <w:szCs w:val="20"/>
          <w:lang w:eastAsia="pl-PL"/>
        </w:rPr>
      </w:pPr>
      <w:bookmarkStart w:id="0" w:name="_GoBack"/>
      <w:bookmarkEnd w:id="0"/>
      <w:r w:rsidRPr="006B786E">
        <w:rPr>
          <w:rFonts w:ascii="Arial" w:eastAsia="Times New Roman" w:hAnsi="Arial" w:cs="Arial"/>
          <w:color w:val="000000"/>
          <w:sz w:val="20"/>
          <w:szCs w:val="20"/>
          <w:lang w:eastAsia="pl-PL"/>
        </w:rPr>
        <w:t>Załącznik nr 4</w:t>
      </w:r>
    </w:p>
    <w:p w:rsidR="0052003D" w:rsidRPr="0052003D" w:rsidRDefault="0052003D" w:rsidP="0052003D">
      <w:pPr>
        <w:spacing w:after="0"/>
        <w:jc w:val="center"/>
        <w:rPr>
          <w:rFonts w:ascii="Arial" w:eastAsia="Times New Roman" w:hAnsi="Arial" w:cs="Arial"/>
          <w:b/>
          <w:color w:val="000000"/>
          <w:sz w:val="20"/>
          <w:szCs w:val="20"/>
          <w:lang w:eastAsia="pl-PL"/>
        </w:rPr>
      </w:pPr>
      <w:r w:rsidRPr="0052003D">
        <w:rPr>
          <w:rFonts w:ascii="Arial" w:eastAsia="Times New Roman" w:hAnsi="Arial" w:cs="Arial"/>
          <w:b/>
          <w:color w:val="000000"/>
          <w:sz w:val="20"/>
          <w:szCs w:val="20"/>
          <w:lang w:eastAsia="pl-PL"/>
        </w:rPr>
        <w:t>Ochrona informacji</w:t>
      </w:r>
      <w:ins w:id="1" w:author="Kącki Piotr (ANW)" w:date="2025-01-17T11:01:00Z">
        <w:r w:rsidR="009E3DC2">
          <w:rPr>
            <w:rFonts w:ascii="Arial" w:eastAsia="Times New Roman" w:hAnsi="Arial" w:cs="Arial"/>
            <w:b/>
            <w:color w:val="000000"/>
            <w:sz w:val="20"/>
            <w:szCs w:val="20"/>
            <w:lang w:eastAsia="pl-PL"/>
          </w:rPr>
          <w:t xml:space="preserve"> i dane osobowe</w:t>
        </w:r>
      </w:ins>
    </w:p>
    <w:p w:rsidR="0052003D" w:rsidRPr="0052003D" w:rsidRDefault="0052003D" w:rsidP="0052003D">
      <w:pPr>
        <w:spacing w:after="0"/>
        <w:jc w:val="both"/>
        <w:rPr>
          <w:rFonts w:ascii="Arial" w:eastAsia="Times New Roman" w:hAnsi="Arial" w:cs="Arial"/>
          <w:b/>
          <w:color w:val="000000"/>
          <w:sz w:val="20"/>
          <w:szCs w:val="20"/>
          <w:lang w:eastAsia="pl-PL"/>
        </w:rPr>
      </w:pPr>
    </w:p>
    <w:p w:rsidR="0052003D" w:rsidRPr="0052003D" w:rsidRDefault="0052003D" w:rsidP="0052003D">
      <w:pPr>
        <w:spacing w:after="0"/>
        <w:jc w:val="both"/>
        <w:rPr>
          <w:rFonts w:ascii="Arial" w:eastAsia="Times New Roman" w:hAnsi="Arial" w:cs="Arial"/>
          <w:b/>
          <w:color w:val="000000"/>
          <w:sz w:val="20"/>
          <w:szCs w:val="20"/>
          <w:lang w:eastAsia="pl-PL"/>
        </w:rPr>
      </w:pPr>
      <w:del w:id="2" w:author="Kącki Piotr (ANW)" w:date="2025-01-17T11:01:00Z">
        <w:r w:rsidRPr="0052003D" w:rsidDel="009E3DC2">
          <w:rPr>
            <w:rFonts w:ascii="Arial" w:eastAsia="Times New Roman" w:hAnsi="Arial" w:cs="Arial"/>
            <w:b/>
            <w:color w:val="000000"/>
            <w:sz w:val="20"/>
            <w:szCs w:val="20"/>
            <w:lang w:eastAsia="pl-PL"/>
          </w:rPr>
          <w:delText>I. </w:delText>
        </w:r>
      </w:del>
      <w:r w:rsidRPr="0052003D">
        <w:rPr>
          <w:rFonts w:ascii="Arial" w:eastAsia="Times New Roman" w:hAnsi="Arial" w:cs="Arial"/>
          <w:b/>
          <w:color w:val="000000"/>
          <w:sz w:val="20"/>
          <w:szCs w:val="20"/>
          <w:lang w:eastAsia="pl-PL"/>
        </w:rPr>
        <w:t> Tajemnica Przedsiębiorstwa</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zobowiązuje się do zachowania w tajemnicy informacji przekazanych  bezpośrednio lub pośrednio przez Zleceniodawcę (w jakiejkolwiek formie tj. w szczególności ustnej, pisemnej, elektronicznej), a także informacji uzyskanych przez Zleceniobiorcę w inny sposób w trakcie wzajemnej współpracy, w tym w związku z zawarciem i realizacją niniejszej umowy, które to informacje dotyczą bezpośrednio lub pośrednio Zleceniodawcy, spółek z Grupy Kapitałowej Zleceniodawcy lub ich kontrahentów, w tym treści niniejszej umowy. Strony przyjmują, że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Zleceniodawca, jako</w:t>
      </w:r>
      <w:r w:rsidRPr="0052003D">
        <w:rPr>
          <w:rFonts w:ascii="Arial" w:eastAsia="Times New Roman" w:hAnsi="Arial" w:cs="Arial"/>
          <w:i/>
          <w:iCs/>
          <w:color w:val="000000"/>
          <w:sz w:val="20"/>
          <w:szCs w:val="20"/>
          <w:lang w:eastAsia="pl-PL"/>
        </w:rPr>
        <w:t xml:space="preserve"> </w:t>
      </w:r>
      <w:r w:rsidRPr="0052003D">
        <w:rPr>
          <w:rFonts w:ascii="Arial" w:eastAsia="Times New Roman" w:hAnsi="Arial" w:cs="Arial"/>
          <w:color w:val="000000"/>
          <w:sz w:val="20"/>
          <w:szCs w:val="20"/>
          <w:lang w:eastAsia="pl-PL"/>
        </w:rPr>
        <w:t>podmiot</w:t>
      </w:r>
      <w:r w:rsidRPr="0052003D">
        <w:rPr>
          <w:rFonts w:ascii="Arial" w:eastAsia="Times New Roman" w:hAnsi="Arial" w:cs="Arial"/>
          <w:i/>
          <w:iCs/>
          <w:color w:val="000000"/>
          <w:sz w:val="20"/>
          <w:szCs w:val="20"/>
          <w:lang w:eastAsia="pl-PL"/>
        </w:rPr>
        <w:t xml:space="preserve"> </w:t>
      </w:r>
      <w:r w:rsidRPr="0052003D">
        <w:rPr>
          <w:rFonts w:ascii="Arial" w:eastAsia="Times New Roman" w:hAnsi="Arial" w:cs="Arial"/>
          <w:color w:val="000000"/>
          <w:sz w:val="20"/>
          <w:szCs w:val="20"/>
          <w:lang w:eastAsia="pl-PL"/>
        </w:rPr>
        <w:t>uprawniony do korzystania z ww. informacji i rozporządzania nimi podjął, przy zachowaniu należytej staranności, działania w celu utrzymania ich w poufności, przekazane przez Zleceniodawcę lub w jego imieniu lub uzyskane przez Zleceniobiorcę w inny sposób w trakcie negocjowania, zawarcia i wykonywania niniejszej umowy należy traktować jako tajemnicę przedsiębiorstwa w rozumieniu ustawy z dnia 16 kwietnia 1993 roku o zwalczaniu nieuczciwej konkurencji (dalej: „Tajemnica Przedsiębiorstwa”), chyba że w chwili przekazania, osoba przekazująca określi na piśmie lub w formie elektronicznej odmienny, od określonego powyżej, charakter takich informacji.</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ujawnienie lub wykorzystanie informacji jest konieczne do prawidłowego wykonania niniejszej umowy i zgodne z tą umową lub</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informacje w chwili ich ujawnienia są już publicznie dostępne, a ich ujawnienie zostało dokonane przez Zleceniodawcę lub za jego zgodą lub w sposób inny niż poprzez niezgodne z prawem lub jakąkolwiek umową działanie lub zaniechanie lub</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został zobowiązany do ujawnienia informacji przez sąd lub uprawniony organ lub w przypadku prawnego obowiązku takiego ujawnienia, z zastrzeżeniem, że Zleceniobiorca, niezwłocznie pisemnie poinformuje Zleceniodawcę o obowiązku ujawniania informacji i ich zakresie, a także uwzględni, w miarę możliwości, rekomendacje Zleceniodawcy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52003D" w:rsidRPr="0052003D" w:rsidRDefault="0052003D" w:rsidP="0052003D">
      <w:pPr>
        <w:numPr>
          <w:ilvl w:val="1"/>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Zleceniodawca wyraził Zleceniobiorcy pisemną zgodę na ujawnienie lub wykorzystanie informacji w określonym celu, we wskazany przez Zleceniodawcę sposób.</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zobowiązany jest przedsięwziąć takie środki bezpieczeństwa 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Zleceniobiorca nie będzie, w szczególności kopiował lub utrwalał Tajemnicy Przedsiębiorstwa, jeżeli nie będzie to uzasadnione należytym wykonaniem przez Zleceniobiorcę niniejszej umowy. Zleceniobiorca zobowiązany jest do niezwłocznego powiadomienia Zleceniodawcy o zaistniałych naruszeniach zasad ochrony lub nieuprawnionym ujawnieniu lub wykorzystaniu Tajemnicy Przedsiębiorstwa przetwarzanej w związku z realizacją niniejszej umowy.</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Obowiązek zachowania w tajemnicy informacji, o których mowa w ust. 1 powyżej rozciąga się również na pracowników Zleceniobiorcy i inne osoby (w tym współpracujące w oparciu o umowy cywilnoprawne), w tym w szczególności audytorów, doradców i podwykonawców, którym Zleceniobiorca udostępni takie informacje. Zleceniobiorca zobowiązany jest do zobowiązania na piśmie ww. osób do ochrony Tajemnicy Przedsiębiorstwa na warunkach, co najmniej takich jak określone w niniejszej umowie. Zleceniobiorca ponosi pełną i nieograniczoną odpowiedzialność za </w:t>
      </w:r>
      <w:r w:rsidRPr="0052003D">
        <w:rPr>
          <w:rFonts w:ascii="Arial" w:eastAsia="Times New Roman" w:hAnsi="Arial" w:cs="Arial"/>
          <w:color w:val="000000"/>
          <w:sz w:val="20"/>
          <w:szCs w:val="20"/>
          <w:lang w:eastAsia="pl-PL"/>
        </w:rPr>
        <w:lastRenderedPageBreak/>
        <w:t>działania lub zaniechania osób, które uzyskały dostęp do Tajemnicy Przedsiębiorstwa, w tym odpowie</w:t>
      </w:r>
      <w:r w:rsidR="002E16A4">
        <w:rPr>
          <w:rFonts w:ascii="Arial" w:eastAsia="Times New Roman" w:hAnsi="Arial" w:cs="Arial"/>
          <w:color w:val="000000"/>
          <w:sz w:val="20"/>
          <w:szCs w:val="20"/>
          <w:lang w:eastAsia="pl-PL"/>
        </w:rPr>
        <w:t>dzialność o której mowa w ust. 9</w:t>
      </w:r>
      <w:r w:rsidRPr="0052003D">
        <w:rPr>
          <w:rFonts w:ascii="Arial" w:eastAsia="Times New Roman" w:hAnsi="Arial" w:cs="Arial"/>
          <w:color w:val="000000"/>
          <w:sz w:val="20"/>
          <w:szCs w:val="20"/>
          <w:lang w:eastAsia="pl-PL"/>
        </w:rPr>
        <w:t xml:space="preserve">. </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zobowiązany jest do zapoznania osób, o których mowa w ust. 4 powyżej z zasadami ochrony Tajemnicy Przedsiębiorstwa ANWIL S.A. obowiązującymi u Zleceniodawcy, w uzgodnionej pomiędzy Stronami formie i terminie, ale nie później niż przed rozpoczęciem przetwarzania Tajemnicy Przedsiębiorstwa ANWIL S.A.</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Zleceniobiorca zobowiązany jest na każde żądanie Zleceniodawcy, w terminie nie dłuższym niż 5 dni, przesłać Zleceniodawcy listę osób i podmiotów, które za pośrednictwem Zleceniobiorcy uzyskały dostęp do Tajemnicy Przedsiębiorstwa. Niewywiązanie się z obowiązku, o którym mowa w niniejszym ustępie będzie traktowane jako nieuprawnione ujawnienie Tajemnicy Przedsiębiorstwa skutkujące odpowiedzi</w:t>
      </w:r>
      <w:r w:rsidR="002E16A4">
        <w:rPr>
          <w:rFonts w:ascii="Arial" w:eastAsia="Times New Roman" w:hAnsi="Arial" w:cs="Arial"/>
          <w:color w:val="000000"/>
          <w:sz w:val="20"/>
          <w:szCs w:val="20"/>
          <w:lang w:eastAsia="pl-PL"/>
        </w:rPr>
        <w:t>alnością, o której mowa w ust. 9</w:t>
      </w:r>
      <w:r w:rsidRPr="0052003D">
        <w:rPr>
          <w:rFonts w:ascii="Arial" w:eastAsia="Times New Roman" w:hAnsi="Arial" w:cs="Arial"/>
          <w:color w:val="000000"/>
          <w:sz w:val="20"/>
          <w:szCs w:val="20"/>
          <w:lang w:eastAsia="pl-PL"/>
        </w:rPr>
        <w:t xml:space="preserve">. </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Zleceniodawcy lub w oparciu o szczególne przepisy prawa, Zleceniodawca powiadomi Zleceniobiorcę na piśmie, o przedłużeniu okresu ochrony, o dodatkowy wskazany przez Zleceniodawcę okres (nie dłuższy jednak niż 10 lat), na co Zleceniobiorca 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Nie później niż w terminie 5 (pięciu) dni roboczych po upływie okresu ochrony, o którym mowa w ust. 7 powyżej, lub na każde żądanie ANWIL S.A., Zleceniobiorca oraz wszelkie osoby, którym Zleceniobiorca przekazał Tajemnicę Przedsiębiorstwa zobowiązane są zwrócić Zleceniodawcy lub zniszczyć wszelkie materiały ją zawierające. Powyższy obowiązek nie będzie dotyczyć informacji, których przetwarzanie jest niezbędne do wykonywania obowiązków wynikających z bezwzględnie obowiązujących przepisów prawa oraz w odniesieniu do kopii zapasowych w systemach informatycznych, które zostały utworzone zgodnie z rutynowymi zautomatyzowanymi procesami Oferenta, pod warunkiem właściwego zabezpieczenia tych kopii zgodnie z postanowieniami niniejszej Umowy oraz przekazania stosownego oświadczenia o zakresie pozostawionych w ww. celach informacjach. Niezależnie od powyższego, wszelkie takie zachowane kopie będą nadal podlegać postanowieniom dotyczącym poufności określonym w niniejszej Umowie, a kopie zapasowe w systemach informatycznych zostaną usunięte zgodnie z rutynowymi zautomatyzowanymi procesami Oferenta, lecz nie później niż w terminie 1 roku po okresie wskazanym w ust. 7 powyżej. Jeżeli Zleceniobiorca nie będzie w stanie tego zrobić z uwagi na np. ograniczenia technologiczne, wskazaną okoliczność zobowiązany jest również zgłosić Zleceniodawcy pod rygorem uznania tego jako nieuprawnione ujawnienie Tajemnicy Przedsiębiorstwa skutkujące odpowiedzialnością, o której mowa w ust. </w:t>
      </w:r>
      <w:ins w:id="3" w:author="Kącki Piotr (ANW)" w:date="2025-01-17T10:51:00Z">
        <w:r w:rsidR="00A778F1">
          <w:rPr>
            <w:rFonts w:ascii="Arial" w:eastAsia="Times New Roman" w:hAnsi="Arial" w:cs="Arial"/>
            <w:color w:val="000000"/>
            <w:sz w:val="20"/>
            <w:szCs w:val="20"/>
            <w:lang w:eastAsia="pl-PL"/>
          </w:rPr>
          <w:t>9</w:t>
        </w:r>
      </w:ins>
      <w:del w:id="4" w:author="Kącki Piotr (ANW)" w:date="2025-01-17T10:51:00Z">
        <w:r w:rsidRPr="0052003D" w:rsidDel="00A778F1">
          <w:rPr>
            <w:rFonts w:ascii="Arial" w:eastAsia="Times New Roman" w:hAnsi="Arial" w:cs="Arial"/>
            <w:color w:val="000000"/>
            <w:sz w:val="20"/>
            <w:szCs w:val="20"/>
            <w:lang w:eastAsia="pl-PL"/>
          </w:rPr>
          <w:delText>8</w:delText>
        </w:r>
      </w:del>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 przypadku nieuprawnionego wykorzystania, przekazania lub ujawnienia przez Zleceniobiorcę Tajemnicy Przedsiębiorstwa, Zleceniodawca uprawniony jest do żądania od Zleceniobiorcy zapłaty kary umownej w wysokości _________zł ( słownie:________________)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zastrzeżoną w niniejszej umowie wysokość kary umownej. Powyższe nie wyłącza w żaden sposób innych sankcji i uprawnień Zleceniodawcy określonych w przepisach prawa, w tym w ustawie z dnia 16 kwietnia 1993 roku o zwalczaniu nieuczciwej konkurencji.</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W przypadku, gdy w związku z realizacją niniejszej umowy, zaistnieje konieczność dostępu lub przekazania do Zleceniobiorcy danych osobowych w rozumieniu obowiązujących przepisów o ochronie danych osobowych Zleceniobiorca zobowiązany jest do zawarcia ze Zleceniodawcą przed rozpoczęciem przetwarzania takich danych odpowiedniej, odrębnej umowy, której przedmiotem będą zasady i warunki ochrony oraz przetwarzania tych danych.</w:t>
      </w:r>
    </w:p>
    <w:p w:rsidR="0052003D" w:rsidRPr="0052003D" w:rsidRDefault="0052003D" w:rsidP="0052003D">
      <w:pPr>
        <w:numPr>
          <w:ilvl w:val="0"/>
          <w:numId w:val="1"/>
        </w:numPr>
        <w:spacing w:after="0" w:line="256" w:lineRule="auto"/>
        <w:contextualSpacing/>
        <w:jc w:val="both"/>
        <w:rPr>
          <w:rFonts w:ascii="Arial" w:eastAsia="Times New Roman" w:hAnsi="Arial" w:cs="Arial"/>
          <w:color w:val="000000"/>
          <w:sz w:val="20"/>
          <w:szCs w:val="20"/>
          <w:lang w:eastAsia="pl-PL"/>
        </w:rPr>
      </w:pPr>
      <w:r w:rsidRPr="0052003D">
        <w:rPr>
          <w:rFonts w:ascii="Arial" w:eastAsia="Times New Roman" w:hAnsi="Arial" w:cs="Arial"/>
          <w:color w:val="000000"/>
          <w:sz w:val="20"/>
          <w:szCs w:val="20"/>
          <w:lang w:eastAsia="pl-PL"/>
        </w:rPr>
        <w:t xml:space="preserve">W przypadku, gdy w trakcie realizacji niniejszej umowy, zaistnieje konieczności dostępu lub przekazania Zleceniobiorcy, w jakiejkolwiek formie, informacji stanowiących Tajemnicę Spółki ANWIL S.A. rozumianej jako szczególnie chroniony rodzaj Tajemnicy Przedsiębiorstwa </w:t>
      </w:r>
      <w:r w:rsidRPr="0052003D">
        <w:rPr>
          <w:rFonts w:ascii="Arial" w:eastAsia="Times New Roman" w:hAnsi="Arial" w:cs="Arial"/>
          <w:color w:val="000000"/>
          <w:sz w:val="20"/>
          <w:szCs w:val="20"/>
          <w:lang w:eastAsia="pl-PL"/>
        </w:rPr>
        <w:lastRenderedPageBreak/>
        <w:t xml:space="preserve">Zleceniodawcy, co do której podjęto szczególne działania określone w aktach wewnętrznych Zleceniodawcy, w celu zachowania jej w tajemnicy i której wykorzystanie, przekazanie lub ujawnienie osobie nieuprawnionej w znacznym stopniu zagraża lub narusza interesy Zleceniodawcy, Zleceniobiorca zobowiązuje się do </w:t>
      </w:r>
      <w:ins w:id="5" w:author="Kącki Piotr (ANW)" w:date="2025-01-17T10:52:00Z">
        <w:r w:rsidR="00FC2309">
          <w:rPr>
            <w:rFonts w:ascii="Arial" w:eastAsia="Times New Roman" w:hAnsi="Arial" w:cs="Arial"/>
            <w:color w:val="000000"/>
            <w:sz w:val="20"/>
            <w:szCs w:val="20"/>
            <w:lang w:eastAsia="pl-PL"/>
          </w:rPr>
          <w:t>zawarcia ze Zleceniodawcą dodatkowej umowy reguluj</w:t>
        </w:r>
      </w:ins>
      <w:ins w:id="6" w:author="Kącki Piotr (ANW)" w:date="2025-01-17T10:53:00Z">
        <w:r w:rsidR="00FC2309">
          <w:rPr>
            <w:rFonts w:ascii="Arial" w:eastAsia="Times New Roman" w:hAnsi="Arial" w:cs="Arial"/>
            <w:color w:val="000000"/>
            <w:sz w:val="20"/>
            <w:szCs w:val="20"/>
            <w:lang w:eastAsia="pl-PL"/>
          </w:rPr>
          <w:t xml:space="preserve">ącej </w:t>
        </w:r>
      </w:ins>
      <w:del w:id="7" w:author="Kącki Piotr (ANW)" w:date="2025-01-17T10:53:00Z">
        <w:r w:rsidRPr="0052003D" w:rsidDel="00FC2309">
          <w:rPr>
            <w:rFonts w:ascii="Arial" w:eastAsia="Times New Roman" w:hAnsi="Arial" w:cs="Arial"/>
            <w:color w:val="000000"/>
            <w:sz w:val="20"/>
            <w:szCs w:val="20"/>
            <w:lang w:eastAsia="pl-PL"/>
          </w:rPr>
          <w:delText>stosowania</w:delText>
        </w:r>
      </w:del>
      <w:r w:rsidRPr="0052003D">
        <w:rPr>
          <w:rFonts w:ascii="Arial" w:eastAsia="Times New Roman" w:hAnsi="Arial" w:cs="Arial"/>
          <w:color w:val="000000"/>
          <w:sz w:val="20"/>
          <w:szCs w:val="20"/>
          <w:lang w:eastAsia="pl-PL"/>
        </w:rPr>
        <w:t xml:space="preserve"> zasad</w:t>
      </w:r>
      <w:ins w:id="8" w:author="Kącki Piotr (ANW)" w:date="2025-01-17T10:53:00Z">
        <w:r w:rsidR="00FC2309">
          <w:rPr>
            <w:rFonts w:ascii="Arial" w:eastAsia="Times New Roman" w:hAnsi="Arial" w:cs="Arial"/>
            <w:color w:val="000000"/>
            <w:sz w:val="20"/>
            <w:szCs w:val="20"/>
            <w:lang w:eastAsia="pl-PL"/>
          </w:rPr>
          <w:t>y dostępu</w:t>
        </w:r>
      </w:ins>
      <w:r w:rsidRPr="0052003D">
        <w:rPr>
          <w:rFonts w:ascii="Arial" w:eastAsia="Times New Roman" w:hAnsi="Arial" w:cs="Arial"/>
          <w:color w:val="000000"/>
          <w:sz w:val="20"/>
          <w:szCs w:val="20"/>
          <w:lang w:eastAsia="pl-PL"/>
        </w:rPr>
        <w:t xml:space="preserve"> </w:t>
      </w:r>
      <w:ins w:id="9" w:author="Kącki Piotr (ANW)" w:date="2025-01-17T10:53:00Z">
        <w:r w:rsidR="00FC2309">
          <w:rPr>
            <w:rFonts w:ascii="Arial" w:eastAsia="Times New Roman" w:hAnsi="Arial" w:cs="Arial"/>
            <w:color w:val="000000"/>
            <w:sz w:val="20"/>
            <w:szCs w:val="20"/>
            <w:lang w:eastAsia="pl-PL"/>
          </w:rPr>
          <w:t>oraz</w:t>
        </w:r>
      </w:ins>
      <w:del w:id="10" w:author="Kącki Piotr (ANW)" w:date="2025-01-17T10:53:00Z">
        <w:r w:rsidRPr="0052003D" w:rsidDel="00FC2309">
          <w:rPr>
            <w:rFonts w:ascii="Arial" w:eastAsia="Times New Roman" w:hAnsi="Arial" w:cs="Arial"/>
            <w:color w:val="000000"/>
            <w:sz w:val="20"/>
            <w:szCs w:val="20"/>
            <w:lang w:eastAsia="pl-PL"/>
          </w:rPr>
          <w:delText>i</w:delText>
        </w:r>
      </w:del>
      <w:r w:rsidRPr="0052003D">
        <w:rPr>
          <w:rFonts w:ascii="Arial" w:eastAsia="Times New Roman" w:hAnsi="Arial" w:cs="Arial"/>
          <w:color w:val="000000"/>
          <w:sz w:val="20"/>
          <w:szCs w:val="20"/>
          <w:lang w:eastAsia="pl-PL"/>
        </w:rPr>
        <w:t xml:space="preserve"> warunk</w:t>
      </w:r>
      <w:ins w:id="11" w:author="Kącki Piotr (ANW)" w:date="2025-01-17T10:54:00Z">
        <w:r w:rsidR="00FC2309">
          <w:rPr>
            <w:rFonts w:ascii="Arial" w:eastAsia="Times New Roman" w:hAnsi="Arial" w:cs="Arial"/>
            <w:color w:val="000000"/>
            <w:sz w:val="20"/>
            <w:szCs w:val="20"/>
            <w:lang w:eastAsia="pl-PL"/>
          </w:rPr>
          <w:t>i</w:t>
        </w:r>
      </w:ins>
      <w:del w:id="12" w:author="Kącki Piotr (ANW)" w:date="2025-01-17T10:54:00Z">
        <w:r w:rsidRPr="0052003D" w:rsidDel="00FC2309">
          <w:rPr>
            <w:rFonts w:ascii="Arial" w:eastAsia="Times New Roman" w:hAnsi="Arial" w:cs="Arial"/>
            <w:color w:val="000000"/>
            <w:sz w:val="20"/>
            <w:szCs w:val="20"/>
            <w:lang w:eastAsia="pl-PL"/>
          </w:rPr>
          <w:delText>ów</w:delText>
        </w:r>
      </w:del>
      <w:r w:rsidRPr="0052003D">
        <w:rPr>
          <w:rFonts w:ascii="Arial" w:eastAsia="Times New Roman" w:hAnsi="Arial" w:cs="Arial"/>
          <w:color w:val="000000"/>
          <w:sz w:val="20"/>
          <w:szCs w:val="20"/>
          <w:lang w:eastAsia="pl-PL"/>
        </w:rPr>
        <w:t xml:space="preserve"> ochrony Tajemnicy Spółki ANWIL S.A.</w:t>
      </w:r>
      <w:del w:id="13" w:author="Kącki Piotr (ANW)" w:date="2025-01-17T10:54:00Z">
        <w:r w:rsidRPr="0052003D" w:rsidDel="000422A6">
          <w:rPr>
            <w:rFonts w:ascii="Arial" w:eastAsia="Times New Roman" w:hAnsi="Arial" w:cs="Arial"/>
            <w:color w:val="000000"/>
            <w:sz w:val="20"/>
            <w:szCs w:val="20"/>
            <w:lang w:eastAsia="pl-PL"/>
          </w:rPr>
          <w:delText xml:space="preserve"> określonych w punk</w:delText>
        </w:r>
        <w:r w:rsidRPr="0052003D" w:rsidDel="00FC2309">
          <w:rPr>
            <w:rFonts w:ascii="Arial" w:eastAsia="Times New Roman" w:hAnsi="Arial" w:cs="Arial"/>
            <w:color w:val="000000"/>
            <w:sz w:val="20"/>
            <w:szCs w:val="20"/>
            <w:lang w:eastAsia="pl-PL"/>
          </w:rPr>
          <w:delText>cie I</w:delText>
        </w:r>
      </w:del>
      <w:r w:rsidRPr="0052003D">
        <w:rPr>
          <w:rFonts w:ascii="Arial" w:eastAsia="Times New Roman" w:hAnsi="Arial" w:cs="Arial"/>
          <w:color w:val="000000"/>
          <w:sz w:val="20"/>
          <w:szCs w:val="20"/>
          <w:lang w:eastAsia="pl-PL"/>
        </w:rPr>
        <w:t>I. </w:t>
      </w:r>
    </w:p>
    <w:p w:rsidR="0052003D" w:rsidRDefault="0052003D" w:rsidP="0052003D">
      <w:pPr>
        <w:numPr>
          <w:ilvl w:val="0"/>
          <w:numId w:val="1"/>
        </w:numPr>
        <w:spacing w:after="0" w:line="256" w:lineRule="auto"/>
        <w:contextualSpacing/>
        <w:jc w:val="both"/>
        <w:rPr>
          <w:ins w:id="14" w:author="Kącki Piotr (ANW)" w:date="2025-01-17T10:50:00Z"/>
          <w:rFonts w:ascii="Arial" w:eastAsia="Times New Roman" w:hAnsi="Arial" w:cs="Arial"/>
          <w:color w:val="000000"/>
          <w:sz w:val="20"/>
          <w:szCs w:val="20"/>
          <w:lang w:eastAsia="pl-PL"/>
        </w:rPr>
      </w:pPr>
      <w:moveFromRangeStart w:id="15" w:author="Kącki Piotr (ANW)" w:date="2025-01-17T11:02:00Z" w:name="move188004181"/>
      <w:moveFrom w:id="16" w:author="Kącki Piotr (ANW)" w:date="2025-01-17T11:02:00Z">
        <w:r w:rsidRPr="0052003D" w:rsidDel="009E3DC2">
          <w:rPr>
            <w:rFonts w:ascii="Arial" w:eastAsia="Times New Roman" w:hAnsi="Arial" w:cs="Arial"/>
            <w:color w:val="000000"/>
            <w:sz w:val="20"/>
            <w:szCs w:val="20"/>
            <w:lang w:eastAsia="pl-PL"/>
          </w:rPr>
          <w:t>Dla uniknięcia wątpliwości Strony potwierdzają, że Zleceniobiorca,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moveFrom>
      <w:moveFromRangeEnd w:id="15"/>
    </w:p>
    <w:p w:rsidR="00A778F1" w:rsidRDefault="00A778F1" w:rsidP="00A778F1">
      <w:pPr>
        <w:numPr>
          <w:ilvl w:val="0"/>
          <w:numId w:val="1"/>
        </w:numPr>
        <w:spacing w:after="0" w:line="256" w:lineRule="auto"/>
        <w:contextualSpacing/>
        <w:jc w:val="both"/>
        <w:rPr>
          <w:ins w:id="17" w:author="Kącki Piotr (ANW)" w:date="2025-01-17T11:02:00Z"/>
          <w:rFonts w:ascii="Arial" w:eastAsia="Times New Roman" w:hAnsi="Arial" w:cs="Arial"/>
          <w:color w:val="000000"/>
          <w:sz w:val="20"/>
          <w:szCs w:val="20"/>
          <w:lang w:eastAsia="pl-PL"/>
        </w:rPr>
      </w:pPr>
      <w:ins w:id="18" w:author="Kącki Piotr (ANW)" w:date="2025-01-17T10:50:00Z">
        <w:r w:rsidRPr="00A778F1">
          <w:rPr>
            <w:rFonts w:ascii="Arial" w:eastAsia="Times New Roman" w:hAnsi="Arial" w:cs="Arial"/>
            <w:color w:val="000000"/>
            <w:sz w:val="20"/>
            <w:szCs w:val="20"/>
            <w:lang w:eastAsia="pl-PL"/>
          </w:rPr>
          <w:t>Zleceniobiorca zobowiązany jest do wypełnienia, w imieniu Zleceniodawcy jako Administrat</w:t>
        </w:r>
        <w:r>
          <w:rPr>
            <w:rFonts w:ascii="Arial" w:eastAsia="Times New Roman" w:hAnsi="Arial" w:cs="Arial"/>
            <w:color w:val="000000"/>
            <w:sz w:val="20"/>
            <w:szCs w:val="20"/>
            <w:lang w:eastAsia="pl-PL"/>
          </w:rPr>
          <w:t xml:space="preserve">ora danych </w:t>
        </w:r>
        <w:r w:rsidRPr="00A778F1">
          <w:rPr>
            <w:rFonts w:ascii="Arial" w:eastAsia="Times New Roman" w:hAnsi="Arial" w:cs="Arial"/>
            <w:color w:val="000000"/>
            <w:sz w:val="20"/>
            <w:szCs w:val="20"/>
            <w:lang w:eastAsia="pl-PL"/>
          </w:rPr>
          <w:t>w rozumieniu obowiązujących przepisów prawa o ochronie danych osobowych, niezwłocznie, jednakże nie później niż w terminie 30 (trzydzieści) dni od dnia zawarcia niniejszej Umowy ze Zleceniodawcą, obowiązku informacyjnego  wobec osób fizycznych zatrudnionych przez Zleceniobiorcę lub współpracujących ze Zleceniobiorcą przy zawarciu lub realizacji niniejszej Umowy, w tym także członków organów Zleceniobiorcy, prokurentów lub pełnomocników reprezentujących Zleceniobiorcę - bez względu na podstawę prawną tej współpracy - których dane osobowe udostępnione zostały Zleceniodawcy przez Zleceniobiorcę w związku z zawarciem lub realizacją niniejszej Umowy. Obowiązek</w:t>
        </w:r>
        <w:r>
          <w:rPr>
            <w:rFonts w:ascii="Arial" w:eastAsia="Times New Roman" w:hAnsi="Arial" w:cs="Arial"/>
            <w:color w:val="000000"/>
            <w:sz w:val="20"/>
            <w:szCs w:val="20"/>
            <w:lang w:eastAsia="pl-PL"/>
          </w:rPr>
          <w:t xml:space="preserve">, o którym mowa </w:t>
        </w:r>
        <w:r w:rsidRPr="00A778F1">
          <w:rPr>
            <w:rFonts w:ascii="Arial" w:eastAsia="Times New Roman" w:hAnsi="Arial" w:cs="Arial"/>
            <w:color w:val="000000"/>
            <w:sz w:val="20"/>
            <w:szCs w:val="20"/>
            <w:lang w:eastAsia="pl-PL"/>
          </w:rPr>
          <w:t>w zdaniu poprzedzającym powinien zostać spełniony poprzez przekazanie tym osobom klauzuli informacyjnej dla członków organów, prokurentów lub pełnomocników reprezentujących Wykonawcę oraz pracowników, którzy są osobami kontaktowymi lub osób współpracujących z Wykonawcą przy zawarciu i realizacji umów na rzecz ANWIL S.A., stanowiącej Załącznik do Umowy, przy jednoczesnym zachowaniu zasady rozliczalności.</w:t>
        </w:r>
      </w:ins>
    </w:p>
    <w:p w:rsidR="009E3DC2" w:rsidRPr="0052003D" w:rsidRDefault="009E3DC2" w:rsidP="009E3DC2">
      <w:pPr>
        <w:numPr>
          <w:ilvl w:val="0"/>
          <w:numId w:val="1"/>
        </w:numPr>
        <w:spacing w:after="0" w:line="256" w:lineRule="auto"/>
        <w:contextualSpacing/>
        <w:jc w:val="both"/>
        <w:rPr>
          <w:rFonts w:ascii="Arial" w:eastAsia="Times New Roman" w:hAnsi="Arial" w:cs="Arial"/>
          <w:color w:val="000000"/>
          <w:sz w:val="20"/>
          <w:szCs w:val="20"/>
          <w:lang w:eastAsia="pl-PL"/>
        </w:rPr>
      </w:pPr>
      <w:moveToRangeStart w:id="19" w:author="Kącki Piotr (ANW)" w:date="2025-01-17T11:02:00Z" w:name="move188004181"/>
      <w:r w:rsidRPr="009E3DC2">
        <w:rPr>
          <w:rFonts w:ascii="Arial" w:eastAsia="Times New Roman" w:hAnsi="Arial" w:cs="Arial"/>
          <w:color w:val="000000"/>
          <w:sz w:val="20"/>
          <w:szCs w:val="20"/>
          <w:lang w:eastAsia="pl-PL"/>
        </w:rPr>
        <w:t>Dla uniknięcia wątpliwości Strony potwierdzają, że Zleceniobiorca, niezależnie od obowiązków określonych w niniejszej umowie, zobowiązany jest także do przestrzegania dodatkowych wymogów dotyczących ochrony określonych rodzajów informacji (np. danych osobowych, informacji poufnych) wynikających z obowiązujących przepisów prawa.</w:t>
      </w:r>
      <w:moveToRangeEnd w:id="19"/>
    </w:p>
    <w:sectPr w:rsidR="009E3DC2" w:rsidRPr="0052003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42B7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4466868"/>
    <w:multiLevelType w:val="multilevel"/>
    <w:tmpl w:val="041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654841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ącki Piotr (ANW)">
    <w15:presenceInfo w15:providerId="AD" w15:userId="S-1-5-21-515967899-1292428093-839522115-795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003D"/>
    <w:rsid w:val="000422A6"/>
    <w:rsid w:val="002E16A4"/>
    <w:rsid w:val="0052003D"/>
    <w:rsid w:val="006B786E"/>
    <w:rsid w:val="007E0EBC"/>
    <w:rsid w:val="007E40A8"/>
    <w:rsid w:val="009E3DC2"/>
    <w:rsid w:val="00A778F1"/>
    <w:rsid w:val="00AB257F"/>
    <w:rsid w:val="00FC23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189AFD-CE02-4708-A60E-2546FB723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2003D"/>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9E3DC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3DC2"/>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2543963">
      <w:bodyDiv w:val="1"/>
      <w:marLeft w:val="0"/>
      <w:marRight w:val="0"/>
      <w:marTop w:val="0"/>
      <w:marBottom w:val="0"/>
      <w:divBdr>
        <w:top w:val="none" w:sz="0" w:space="0" w:color="auto"/>
        <w:left w:val="none" w:sz="0" w:space="0" w:color="auto"/>
        <w:bottom w:val="none" w:sz="0" w:space="0" w:color="auto"/>
        <w:right w:val="none" w:sz="0" w:space="0" w:color="auto"/>
      </w:divBdr>
      <w:divsChild>
        <w:div w:id="18215767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1664</Words>
  <Characters>9990</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11631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Kącki Piotr (ANW)</dc:creator>
  <cp:keywords/>
  <dc:description/>
  <cp:lastModifiedBy>Stępczyńska Anna (ANW)</cp:lastModifiedBy>
  <cp:revision>2</cp:revision>
  <dcterms:created xsi:type="dcterms:W3CDTF">2025-01-17T11:08:00Z</dcterms:created>
  <dcterms:modified xsi:type="dcterms:W3CDTF">2025-01-17T11:08:00Z</dcterms:modified>
</cp:coreProperties>
</file>